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EE7D81" w14:textId="40B811F8" w:rsidR="00AA0D0C" w:rsidRDefault="113E12F4" w:rsidP="113E12F4">
      <w:pPr>
        <w:rPr>
          <w:b/>
          <w:bCs/>
          <w:color w:val="251B62"/>
          <w:u w:val="single"/>
        </w:rPr>
      </w:pPr>
      <w:r>
        <w:rPr>
          <w:noProof/>
        </w:rPr>
        <w:drawing>
          <wp:anchor distT="0" distB="0" distL="114300" distR="114300" simplePos="0" relativeHeight="251658240" behindDoc="1" locked="0" layoutInCell="1" allowOverlap="1" wp14:anchorId="73DEBA4D" wp14:editId="2D8AA36F">
            <wp:simplePos x="0" y="0"/>
            <wp:positionH relativeFrom="column">
              <wp:posOffset>1428750</wp:posOffset>
            </wp:positionH>
            <wp:positionV relativeFrom="paragraph">
              <wp:posOffset>-676275</wp:posOffset>
            </wp:positionV>
            <wp:extent cx="2247900" cy="1066800"/>
            <wp:effectExtent l="0" t="0" r="0" b="0"/>
            <wp:wrapNone/>
            <wp:docPr id="2042374303"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2374303" name="Picture 2042374303"/>
                    <pic:cNvPicPr/>
                  </pic:nvPicPr>
                  <pic:blipFill>
                    <a:blip r:embed="rId8">
                      <a:extLst>
                        <a:ext uri="{28A0092B-C50C-407E-A947-70E740481C1C}">
                          <a14:useLocalDpi xmlns:a14="http://schemas.microsoft.com/office/drawing/2010/main"/>
                        </a:ext>
                      </a:extLst>
                    </a:blip>
                    <a:stretch>
                      <a:fillRect/>
                    </a:stretch>
                  </pic:blipFill>
                  <pic:spPr>
                    <a:xfrm>
                      <a:off x="0" y="0"/>
                      <a:ext cx="2247900" cy="1066800"/>
                    </a:xfrm>
                    <a:prstGeom prst="rect">
                      <a:avLst/>
                    </a:prstGeom>
                  </pic:spPr>
                </pic:pic>
              </a:graphicData>
            </a:graphic>
            <wp14:sizeRelH relativeFrom="page">
              <wp14:pctWidth>0</wp14:pctWidth>
            </wp14:sizeRelH>
            <wp14:sizeRelV relativeFrom="page">
              <wp14:pctHeight>0</wp14:pctHeight>
            </wp14:sizeRelV>
          </wp:anchor>
        </w:drawing>
      </w:r>
    </w:p>
    <w:p w14:paraId="075413DD" w14:textId="1C7E5436" w:rsidR="00AA0D0C" w:rsidRDefault="00AA0D0C" w:rsidP="113E12F4">
      <w:pPr>
        <w:rPr>
          <w:b/>
          <w:bCs/>
          <w:color w:val="251B62"/>
          <w:u w:val="single"/>
        </w:rPr>
      </w:pPr>
    </w:p>
    <w:p w14:paraId="2A42BA1C" w14:textId="1CBA72A2" w:rsidR="00AA0D0C" w:rsidRDefault="7028735E" w:rsidP="113E12F4">
      <w:pPr>
        <w:rPr>
          <w:b/>
          <w:bCs/>
          <w:color w:val="251B62"/>
          <w:u w:val="single"/>
        </w:rPr>
      </w:pPr>
      <w:r w:rsidRPr="113E12F4">
        <w:rPr>
          <w:b/>
          <w:bCs/>
          <w:color w:val="251B62"/>
          <w:u w:val="single"/>
        </w:rPr>
        <w:t xml:space="preserve">Textes proposés pour vos infolettres, articles web et </w:t>
      </w:r>
      <w:r w:rsidR="7ADB5DC7" w:rsidRPr="113E12F4">
        <w:rPr>
          <w:b/>
          <w:bCs/>
          <w:color w:val="251B62"/>
          <w:u w:val="single"/>
        </w:rPr>
        <w:t>toutes</w:t>
      </w:r>
      <w:r w:rsidRPr="113E12F4">
        <w:rPr>
          <w:b/>
          <w:bCs/>
          <w:color w:val="251B62"/>
          <w:u w:val="single"/>
        </w:rPr>
        <w:t xml:space="preserve"> autres communications : </w:t>
      </w:r>
    </w:p>
    <w:p w14:paraId="5E27ACB1" w14:textId="77777777" w:rsidR="00BC3C10" w:rsidRDefault="00BC3C10">
      <w:pPr>
        <w:rPr>
          <w:b/>
          <w:bCs/>
          <w:color w:val="251B62"/>
          <w:u w:val="single"/>
        </w:rPr>
      </w:pPr>
    </w:p>
    <w:p w14:paraId="12C5BAB6" w14:textId="6C14C555" w:rsidR="00BC3C10" w:rsidRPr="00BC3C10" w:rsidRDefault="00BC3C10" w:rsidP="00BC3C10">
      <w:pPr>
        <w:rPr>
          <w:b/>
          <w:bCs/>
          <w:color w:val="251B62"/>
        </w:rPr>
      </w:pPr>
      <w:r w:rsidRPr="748B06F8">
        <w:rPr>
          <w:b/>
          <w:bCs/>
          <w:color w:val="251B62"/>
          <w:u w:val="single"/>
        </w:rPr>
        <w:t>Général</w:t>
      </w:r>
      <w:r>
        <w:br/>
      </w:r>
    </w:p>
    <w:p w14:paraId="46989855" w14:textId="1E6982B1" w:rsidR="00BC3C10" w:rsidRPr="00BC3C10" w:rsidRDefault="00BC3C10" w:rsidP="00BC3C10">
      <w:pPr>
        <w:rPr>
          <w:color w:val="251B62"/>
        </w:rPr>
      </w:pPr>
      <w:r w:rsidRPr="748B06F8">
        <w:rPr>
          <w:color w:val="251B62"/>
        </w:rPr>
        <w:t>De l’énergie produite ici, pour les collectivités d’ici</w:t>
      </w:r>
      <w:r w:rsidR="52B63418" w:rsidRPr="748B06F8">
        <w:rPr>
          <w:color w:val="251B62"/>
        </w:rPr>
        <w:t>.</w:t>
      </w:r>
    </w:p>
    <w:p w14:paraId="6718C1E7" w14:textId="77777777" w:rsidR="00BC3C10" w:rsidRPr="00BC3C10" w:rsidRDefault="00BC3C10" w:rsidP="00BC3C10">
      <w:pPr>
        <w:rPr>
          <w:color w:val="251B62"/>
        </w:rPr>
      </w:pPr>
    </w:p>
    <w:p w14:paraId="3BD3B0A2" w14:textId="0C811E51" w:rsidR="00BC3C10" w:rsidRPr="00BC3C10" w:rsidRDefault="00BC3C10" w:rsidP="00BC3C10">
      <w:pPr>
        <w:rPr>
          <w:color w:val="251B62"/>
        </w:rPr>
      </w:pPr>
      <w:r w:rsidRPr="59DF44A6">
        <w:rPr>
          <w:color w:val="251B62"/>
        </w:rPr>
        <w:t xml:space="preserve">Le </w:t>
      </w:r>
      <w:hyperlink r:id="rId9">
        <w:r w:rsidRPr="59DF44A6">
          <w:rPr>
            <w:rStyle w:val="Hyperlien"/>
          </w:rPr>
          <w:t>Guichet biomasse Bas-Saint-Laurent</w:t>
        </w:r>
      </w:hyperlink>
      <w:r w:rsidRPr="59DF44A6">
        <w:rPr>
          <w:color w:val="251B62"/>
        </w:rPr>
        <w:t xml:space="preserve"> est un service régional qui accompagne</w:t>
      </w:r>
      <w:r w:rsidR="0B991F53" w:rsidRPr="59DF44A6">
        <w:rPr>
          <w:color w:val="251B62"/>
        </w:rPr>
        <w:t xml:space="preserve"> </w:t>
      </w:r>
      <w:r w:rsidRPr="59DF44A6">
        <w:rPr>
          <w:color w:val="251B62"/>
        </w:rPr>
        <w:t>les entreprises, institutions et municipalités souhaitant convertir ou installer un système de chauffage à la biomasse forestière résiduelle (BFR).</w:t>
      </w:r>
    </w:p>
    <w:p w14:paraId="432BF80A" w14:textId="77777777" w:rsidR="00BC3C10" w:rsidRPr="00BC3C10" w:rsidRDefault="00BC3C10" w:rsidP="00BC3C10">
      <w:pPr>
        <w:rPr>
          <w:color w:val="251B62"/>
        </w:rPr>
      </w:pPr>
    </w:p>
    <w:p w14:paraId="08D77286" w14:textId="007C66E2" w:rsidR="00BC3C10" w:rsidRPr="00BC3C10" w:rsidRDefault="00BC3C10" w:rsidP="00BC3C10">
      <w:pPr>
        <w:rPr>
          <w:color w:val="251B62"/>
        </w:rPr>
      </w:pPr>
      <w:r w:rsidRPr="6048E06C">
        <w:rPr>
          <w:color w:val="251B62"/>
        </w:rPr>
        <w:t>Issu d’une concertation régionale</w:t>
      </w:r>
      <w:r w:rsidR="5387EE60" w:rsidRPr="6048E06C">
        <w:rPr>
          <w:color w:val="251B62"/>
        </w:rPr>
        <w:t>,</w:t>
      </w:r>
      <w:r w:rsidRPr="6048E06C">
        <w:rPr>
          <w:color w:val="251B62"/>
        </w:rPr>
        <w:t xml:space="preserve"> </w:t>
      </w:r>
      <w:r w:rsidR="5E7F82EF" w:rsidRPr="6048E06C">
        <w:rPr>
          <w:color w:val="251B62"/>
        </w:rPr>
        <w:t>il</w:t>
      </w:r>
      <w:r w:rsidRPr="6048E06C">
        <w:rPr>
          <w:color w:val="251B62"/>
        </w:rPr>
        <w:t xml:space="preserve"> sout</w:t>
      </w:r>
      <w:r w:rsidR="00A16E77" w:rsidRPr="6048E06C">
        <w:rPr>
          <w:color w:val="251B62"/>
        </w:rPr>
        <w:t>i</w:t>
      </w:r>
      <w:r w:rsidRPr="6048E06C">
        <w:rPr>
          <w:color w:val="251B62"/>
        </w:rPr>
        <w:t>en</w:t>
      </w:r>
      <w:r w:rsidR="00A16E77" w:rsidRPr="6048E06C">
        <w:rPr>
          <w:color w:val="251B62"/>
        </w:rPr>
        <w:t>t</w:t>
      </w:r>
      <w:r w:rsidRPr="6048E06C">
        <w:rPr>
          <w:color w:val="251B62"/>
        </w:rPr>
        <w:t xml:space="preserve"> la mise en place d’un écosystème énergétique régional, fondé sur une ressource renouvelable et disponible ici, au Bas-Saint-Laurent.</w:t>
      </w:r>
    </w:p>
    <w:p w14:paraId="4CA8C36A" w14:textId="422FDE05" w:rsidR="00BC3C10" w:rsidRPr="00BC3C10" w:rsidRDefault="00BC3C10" w:rsidP="6048E06C">
      <w:pPr>
        <w:rPr>
          <w:color w:val="251B62"/>
        </w:rPr>
      </w:pPr>
    </w:p>
    <w:p w14:paraId="015D8E8E" w14:textId="0BB4DCA3" w:rsidR="00BC3C10" w:rsidRPr="00BC3C10" w:rsidRDefault="45576A4C" w:rsidP="00BC3C10">
      <w:pPr>
        <w:rPr>
          <w:color w:val="251B62"/>
        </w:rPr>
      </w:pPr>
      <w:r w:rsidRPr="6048E06C">
        <w:rPr>
          <w:color w:val="251B62"/>
        </w:rPr>
        <w:t>L</w:t>
      </w:r>
      <w:r w:rsidR="00BC3C10" w:rsidRPr="6048E06C">
        <w:rPr>
          <w:color w:val="251B62"/>
        </w:rPr>
        <w:t xml:space="preserve">e Guichet accompagne </w:t>
      </w:r>
      <w:r w:rsidR="004B00D4" w:rsidRPr="6048E06C">
        <w:rPr>
          <w:color w:val="251B62"/>
        </w:rPr>
        <w:t>les organisations dans l’</w:t>
      </w:r>
      <w:r w:rsidR="00BC3C10" w:rsidRPr="6048E06C">
        <w:rPr>
          <w:color w:val="251B62"/>
        </w:rPr>
        <w:t xml:space="preserve">évaluation des besoins, </w:t>
      </w:r>
      <w:r w:rsidR="004B00D4" w:rsidRPr="6048E06C">
        <w:rPr>
          <w:color w:val="251B62"/>
        </w:rPr>
        <w:t xml:space="preserve">le </w:t>
      </w:r>
      <w:r w:rsidR="00BC3C10" w:rsidRPr="6048E06C">
        <w:rPr>
          <w:color w:val="251B62"/>
        </w:rPr>
        <w:t xml:space="preserve">choix du combustible, </w:t>
      </w:r>
      <w:r w:rsidR="004B00D4" w:rsidRPr="6048E06C">
        <w:rPr>
          <w:color w:val="251B62"/>
        </w:rPr>
        <w:t>l’</w:t>
      </w:r>
      <w:r w:rsidR="00BC3C10" w:rsidRPr="6048E06C">
        <w:rPr>
          <w:color w:val="251B62"/>
        </w:rPr>
        <w:t xml:space="preserve">identification des financements, </w:t>
      </w:r>
      <w:r w:rsidR="004B00D4" w:rsidRPr="6048E06C">
        <w:rPr>
          <w:color w:val="251B62"/>
        </w:rPr>
        <w:t xml:space="preserve">le </w:t>
      </w:r>
      <w:r w:rsidR="00BC3C10" w:rsidRPr="6048E06C">
        <w:rPr>
          <w:color w:val="251B62"/>
        </w:rPr>
        <w:t xml:space="preserve">référencement vers les ressources du territoire et </w:t>
      </w:r>
      <w:r w:rsidR="004B00D4" w:rsidRPr="6048E06C">
        <w:rPr>
          <w:color w:val="251B62"/>
        </w:rPr>
        <w:t xml:space="preserve">le </w:t>
      </w:r>
      <w:r w:rsidR="00BC3C10" w:rsidRPr="6048E06C">
        <w:rPr>
          <w:color w:val="251B62"/>
        </w:rPr>
        <w:t>suivi du projet.</w:t>
      </w:r>
    </w:p>
    <w:p w14:paraId="7D329747" w14:textId="77777777" w:rsidR="00BC3C10" w:rsidRPr="00BC3C10" w:rsidRDefault="00BC3C10" w:rsidP="00BC3C10">
      <w:pPr>
        <w:rPr>
          <w:color w:val="251B62"/>
        </w:rPr>
      </w:pPr>
    </w:p>
    <w:p w14:paraId="18E279C1" w14:textId="77777777" w:rsidR="00BC3C10" w:rsidRPr="00BC3C10" w:rsidRDefault="00BC3C10" w:rsidP="00BC3C10">
      <w:pPr>
        <w:rPr>
          <w:color w:val="251B62"/>
        </w:rPr>
      </w:pPr>
      <w:r w:rsidRPr="00BC3C10">
        <w:rPr>
          <w:color w:val="251B62"/>
        </w:rPr>
        <w:t>Choisir la biomasse, c’est chauffer les bâtiments d’ici avec l’énergie d’ici, tout en renforçant l’autonomie énergétique et le développement régional.</w:t>
      </w:r>
    </w:p>
    <w:p w14:paraId="4365A2D3" w14:textId="77777777" w:rsidR="00BC3C10" w:rsidRPr="00BC3C10" w:rsidRDefault="00BC3C10" w:rsidP="00BC3C10">
      <w:pPr>
        <w:rPr>
          <w:color w:val="251B62"/>
        </w:rPr>
      </w:pPr>
    </w:p>
    <w:p w14:paraId="2D245DF5" w14:textId="28272125" w:rsidR="00BC3C10" w:rsidRPr="00BC3C10" w:rsidRDefault="7028735E" w:rsidP="00BC3C10">
      <w:pPr>
        <w:rPr>
          <w:color w:val="251B62"/>
        </w:rPr>
      </w:pPr>
      <w:r w:rsidRPr="748B06F8">
        <w:rPr>
          <w:color w:val="251B62"/>
        </w:rPr>
        <w:t xml:space="preserve">Pour en savoir plus, visitez </w:t>
      </w:r>
      <w:hyperlink r:id="rId10">
        <w:r w:rsidRPr="748B06F8">
          <w:rPr>
            <w:rStyle w:val="Hyperlien"/>
          </w:rPr>
          <w:t>guichetbiomassebsl.ca</w:t>
        </w:r>
      </w:hyperlink>
    </w:p>
    <w:p w14:paraId="750383C9" w14:textId="20220F04" w:rsidR="113E12F4" w:rsidRDefault="113E12F4" w:rsidP="113E12F4">
      <w:pPr>
        <w:rPr>
          <w:b/>
          <w:bCs/>
          <w:color w:val="251B62"/>
        </w:rPr>
      </w:pPr>
    </w:p>
    <w:p w14:paraId="5220189A" w14:textId="0BAE08F3" w:rsidR="10C198D2" w:rsidRDefault="746C6178" w:rsidP="113E12F4">
      <w:pPr>
        <w:rPr>
          <w:b/>
          <w:bCs/>
          <w:color w:val="251B62"/>
        </w:rPr>
      </w:pPr>
      <w:r w:rsidRPr="748B06F8">
        <w:rPr>
          <w:b/>
          <w:bCs/>
          <w:color w:val="251B62"/>
          <w:u w:val="single"/>
        </w:rPr>
        <w:t>Votre projet</w:t>
      </w:r>
      <w:r>
        <w:br/>
      </w:r>
    </w:p>
    <w:p w14:paraId="3FD21306" w14:textId="27CD861B" w:rsidR="10C198D2" w:rsidRDefault="10C198D2" w:rsidP="6048E06C">
      <w:pPr>
        <w:rPr>
          <w:color w:val="251B62"/>
        </w:rPr>
      </w:pPr>
      <w:r w:rsidRPr="6048E06C">
        <w:rPr>
          <w:color w:val="251B62"/>
        </w:rPr>
        <w:t>Vous envisagez de convertir votre système de chauffage actuel vers une solution plus locale, renouvelable et économique? Vous planifiez une nouvelle construction qui pourrait intégrer un chauffage à la biomasse?</w:t>
      </w:r>
    </w:p>
    <w:p w14:paraId="08A7BD14" w14:textId="77777777" w:rsidR="6048E06C" w:rsidRDefault="6048E06C" w:rsidP="6048E06C">
      <w:pPr>
        <w:rPr>
          <w:color w:val="251B62"/>
        </w:rPr>
      </w:pPr>
    </w:p>
    <w:p w14:paraId="3FE894BE" w14:textId="7E1BC998" w:rsidR="10C198D2" w:rsidRDefault="10C198D2" w:rsidP="6048E06C">
      <w:pPr>
        <w:rPr>
          <w:color w:val="251B62"/>
        </w:rPr>
      </w:pPr>
      <w:r w:rsidRPr="6048E06C">
        <w:rPr>
          <w:color w:val="251B62"/>
        </w:rPr>
        <w:t>Le Guichet biomasse Bas-Saint-Laurent est là pour vous accompagner à chaque étape de votre projet, de la réflexion initiale jusqu’à la réalisation finale.</w:t>
      </w:r>
    </w:p>
    <w:p w14:paraId="7D462D80" w14:textId="77777777" w:rsidR="6048E06C" w:rsidRDefault="6048E06C" w:rsidP="6048E06C">
      <w:pPr>
        <w:rPr>
          <w:color w:val="251B62"/>
        </w:rPr>
      </w:pPr>
    </w:p>
    <w:p w14:paraId="3D22EEB4" w14:textId="6F1AD0C1" w:rsidR="10C198D2" w:rsidRDefault="10C198D2" w:rsidP="6048E06C">
      <w:pPr>
        <w:rPr>
          <w:color w:val="251B62"/>
        </w:rPr>
      </w:pPr>
      <w:r w:rsidRPr="6048E06C">
        <w:rPr>
          <w:color w:val="251B62"/>
        </w:rPr>
        <w:t>En quelques minutes, remplissez le formulaire de contact et un membre de l’équipe communiquera avec vous pour approfondir la réflexion.</w:t>
      </w:r>
    </w:p>
    <w:p w14:paraId="470E28B0" w14:textId="77777777" w:rsidR="6048E06C" w:rsidRDefault="6048E06C" w:rsidP="6048E06C">
      <w:pPr>
        <w:rPr>
          <w:color w:val="251B62"/>
        </w:rPr>
      </w:pPr>
    </w:p>
    <w:p w14:paraId="396D70FB" w14:textId="2A23E131" w:rsidR="10C198D2" w:rsidRDefault="10C198D2" w:rsidP="6048E06C">
      <w:pPr>
        <w:rPr>
          <w:color w:val="251B62"/>
        </w:rPr>
      </w:pPr>
      <w:r w:rsidRPr="748B06F8">
        <w:rPr>
          <w:color w:val="251B62"/>
        </w:rPr>
        <w:t xml:space="preserve">Parlez-nous de votre projet via le </w:t>
      </w:r>
      <w:hyperlink r:id="rId11">
        <w:r w:rsidRPr="748B06F8">
          <w:rPr>
            <w:rStyle w:val="Hyperlien"/>
          </w:rPr>
          <w:t>guichetbiomassebsl.ca</w:t>
        </w:r>
      </w:hyperlink>
      <w:r w:rsidRPr="748B06F8">
        <w:rPr>
          <w:color w:val="251B62"/>
        </w:rPr>
        <w:t xml:space="preserve"> ou communiquez avec l’équipe du Guichet par courriel à l’adresse : info@guichetbiomassebsl.ca</w:t>
      </w:r>
    </w:p>
    <w:p w14:paraId="2EDB806E" w14:textId="26653936" w:rsidR="10C198D2" w:rsidRDefault="10C198D2" w:rsidP="6048E06C">
      <w:pPr>
        <w:rPr>
          <w:color w:val="251B62"/>
        </w:rPr>
      </w:pPr>
      <w:r w:rsidRPr="6048E06C">
        <w:rPr>
          <w:color w:val="251B62"/>
        </w:rPr>
        <w:t>Misez sur l’énergie d’ici pour chauffer les bâtiments d’ici!</w:t>
      </w:r>
    </w:p>
    <w:p w14:paraId="7246A703" w14:textId="3E5F9691" w:rsidR="6048E06C" w:rsidRDefault="6048E06C"/>
    <w:p w14:paraId="0257A114" w14:textId="13018C67" w:rsidR="00BC3C10" w:rsidRPr="00BC3C10" w:rsidRDefault="00BC3C10" w:rsidP="6048E06C">
      <w:pPr>
        <w:rPr>
          <w:b/>
          <w:bCs/>
          <w:color w:val="251B62"/>
        </w:rPr>
      </w:pPr>
      <w:r w:rsidRPr="748B06F8">
        <w:rPr>
          <w:b/>
          <w:bCs/>
          <w:color w:val="251B62"/>
          <w:u w:val="single"/>
        </w:rPr>
        <w:t>Qu’est-ce que la biomasse forestière résiduelle ?</w:t>
      </w:r>
      <w:r>
        <w:br/>
      </w:r>
    </w:p>
    <w:p w14:paraId="2952EF45" w14:textId="088CD431" w:rsidR="00BC3C10" w:rsidRPr="00BC3C10" w:rsidRDefault="00BC3C10" w:rsidP="00BC3C10">
      <w:pPr>
        <w:rPr>
          <w:color w:val="251B62"/>
        </w:rPr>
      </w:pPr>
      <w:r w:rsidRPr="748B06F8">
        <w:rPr>
          <w:color w:val="251B62"/>
        </w:rPr>
        <w:t>La biomasse forestière résiduelle (BFR) regroupe les résidus de bois issus :</w:t>
      </w:r>
    </w:p>
    <w:p w14:paraId="5CEB9F64" w14:textId="51871DE4" w:rsidR="00BC3C10" w:rsidRPr="00BC3C10" w:rsidRDefault="00BC3C10" w:rsidP="00BC3C10">
      <w:pPr>
        <w:pStyle w:val="Paragraphedeliste"/>
        <w:numPr>
          <w:ilvl w:val="0"/>
          <w:numId w:val="3"/>
        </w:numPr>
        <w:rPr>
          <w:color w:val="251B62"/>
        </w:rPr>
      </w:pPr>
      <w:proofErr w:type="gramStart"/>
      <w:r w:rsidRPr="00BC3C10">
        <w:rPr>
          <w:color w:val="251B62"/>
        </w:rPr>
        <w:lastRenderedPageBreak/>
        <w:t>des</w:t>
      </w:r>
      <w:proofErr w:type="gramEnd"/>
      <w:r w:rsidRPr="00BC3C10">
        <w:rPr>
          <w:color w:val="251B62"/>
        </w:rPr>
        <w:t xml:space="preserve"> activités forestières (branches, houppiers, bois de moindre qualité);</w:t>
      </w:r>
    </w:p>
    <w:p w14:paraId="1FAA600E" w14:textId="5DC39C0A" w:rsidR="00BC3C10" w:rsidRPr="00BC3C10" w:rsidRDefault="00BC3C10" w:rsidP="00BC3C10">
      <w:pPr>
        <w:pStyle w:val="Paragraphedeliste"/>
        <w:numPr>
          <w:ilvl w:val="0"/>
          <w:numId w:val="3"/>
        </w:numPr>
        <w:rPr>
          <w:color w:val="251B62"/>
        </w:rPr>
      </w:pPr>
      <w:proofErr w:type="gramStart"/>
      <w:r w:rsidRPr="00BC3C10">
        <w:rPr>
          <w:color w:val="251B62"/>
        </w:rPr>
        <w:t>des</w:t>
      </w:r>
      <w:proofErr w:type="gramEnd"/>
      <w:r w:rsidRPr="00BC3C10">
        <w:rPr>
          <w:color w:val="251B62"/>
        </w:rPr>
        <w:t xml:space="preserve"> usines de transformation (sciures, planures, écorces, copeaux);</w:t>
      </w:r>
    </w:p>
    <w:p w14:paraId="6633BD32" w14:textId="77777777" w:rsidR="00BC3C10" w:rsidRPr="00BC3C10" w:rsidRDefault="00BC3C10" w:rsidP="00BC3C10">
      <w:pPr>
        <w:pStyle w:val="Paragraphedeliste"/>
        <w:numPr>
          <w:ilvl w:val="0"/>
          <w:numId w:val="3"/>
        </w:numPr>
        <w:rPr>
          <w:color w:val="251B62"/>
        </w:rPr>
      </w:pPr>
      <w:proofErr w:type="gramStart"/>
      <w:r w:rsidRPr="00BC3C10">
        <w:rPr>
          <w:color w:val="251B62"/>
        </w:rPr>
        <w:t>des</w:t>
      </w:r>
      <w:proofErr w:type="gramEnd"/>
      <w:r w:rsidRPr="00BC3C10">
        <w:rPr>
          <w:color w:val="251B62"/>
        </w:rPr>
        <w:t xml:space="preserve"> municipalités (résidus d’émondage, bois de déconstruction).</w:t>
      </w:r>
    </w:p>
    <w:p w14:paraId="69EE0546" w14:textId="77777777" w:rsidR="00BC3C10" w:rsidRPr="00BC3C10" w:rsidRDefault="00BC3C10" w:rsidP="00BC3C10">
      <w:pPr>
        <w:rPr>
          <w:color w:val="251B62"/>
        </w:rPr>
      </w:pPr>
    </w:p>
    <w:p w14:paraId="107A7B8D" w14:textId="3A4CCD6B" w:rsidR="00BC3C10" w:rsidRPr="00BC3C10" w:rsidRDefault="00BC3C10" w:rsidP="00BC3C10">
      <w:pPr>
        <w:rPr>
          <w:color w:val="251B62"/>
        </w:rPr>
      </w:pPr>
      <w:r w:rsidRPr="28E86CE7">
        <w:rPr>
          <w:color w:val="251B62"/>
        </w:rPr>
        <w:t>Il s’agit de ressources déjà disponibles, qui peuvent être valorisées localement plutôt qu’être perdues. Pour le chauffage des bâtiments, la BFR est principalement utilisée sous deux formes :</w:t>
      </w:r>
      <w:del w:id="0" w:author="Marion Van Staeyen" w:date="2026-02-05T15:23:00Z">
        <w:r>
          <w:br/>
        </w:r>
      </w:del>
    </w:p>
    <w:p w14:paraId="204CE3B8" w14:textId="3C6A0F22" w:rsidR="00BC3C10" w:rsidRPr="00BC3C10" w:rsidRDefault="00BC3C10" w:rsidP="6048E06C">
      <w:pPr>
        <w:pStyle w:val="Paragraphedeliste"/>
        <w:numPr>
          <w:ilvl w:val="0"/>
          <w:numId w:val="1"/>
        </w:numPr>
        <w:rPr>
          <w:color w:val="251B62"/>
        </w:rPr>
      </w:pPr>
      <w:r w:rsidRPr="6048E06C">
        <w:rPr>
          <w:color w:val="251B62"/>
        </w:rPr>
        <w:t>Les granules énergétiques</w:t>
      </w:r>
    </w:p>
    <w:p w14:paraId="429A6888" w14:textId="13016AE3" w:rsidR="00BC3C10" w:rsidRPr="00BC3C10" w:rsidRDefault="00BC3C10" w:rsidP="6048E06C">
      <w:pPr>
        <w:pStyle w:val="Paragraphedeliste"/>
        <w:numPr>
          <w:ilvl w:val="0"/>
          <w:numId w:val="1"/>
        </w:numPr>
        <w:rPr>
          <w:color w:val="251B62"/>
        </w:rPr>
      </w:pPr>
      <w:r w:rsidRPr="6048E06C">
        <w:rPr>
          <w:color w:val="251B62"/>
        </w:rPr>
        <w:t>Les plaquettes énergétiques</w:t>
      </w:r>
    </w:p>
    <w:p w14:paraId="443C7899" w14:textId="77777777" w:rsidR="00BC3C10" w:rsidRPr="00BC3C10" w:rsidRDefault="00BC3C10" w:rsidP="00BC3C10">
      <w:pPr>
        <w:rPr>
          <w:color w:val="251B62"/>
        </w:rPr>
      </w:pPr>
    </w:p>
    <w:p w14:paraId="5EEB5694" w14:textId="77777777" w:rsidR="00BC3C10" w:rsidRPr="00BC3C10" w:rsidRDefault="00BC3C10" w:rsidP="00BC3C10">
      <w:pPr>
        <w:rPr>
          <w:color w:val="251B62"/>
        </w:rPr>
      </w:pPr>
      <w:r w:rsidRPr="00BC3C10">
        <w:rPr>
          <w:color w:val="251B62"/>
        </w:rPr>
        <w:t>Utiliser la biomasse forestière résiduelle permet de réduire les émissions de GES, de valoriser une ressource locale et de soutenir un écosystème énergétique régional durable.</w:t>
      </w:r>
    </w:p>
    <w:p w14:paraId="0565532C" w14:textId="77777777" w:rsidR="00BC3C10" w:rsidRPr="00BC3C10" w:rsidRDefault="00BC3C10" w:rsidP="00BC3C10">
      <w:pPr>
        <w:rPr>
          <w:color w:val="251B62"/>
        </w:rPr>
      </w:pPr>
    </w:p>
    <w:p w14:paraId="442980C8" w14:textId="4AB7AF1C" w:rsidR="00BC3C10" w:rsidRPr="00BC3C10" w:rsidRDefault="00BC3C10" w:rsidP="00BC3C10">
      <w:pPr>
        <w:rPr>
          <w:color w:val="251B62"/>
        </w:rPr>
      </w:pPr>
      <w:r w:rsidRPr="6048E06C">
        <w:rPr>
          <w:color w:val="251B62"/>
        </w:rPr>
        <w:t xml:space="preserve">Découvrez si la biomasse convient à votre projet sur </w:t>
      </w:r>
      <w:hyperlink r:id="rId12">
        <w:r w:rsidRPr="6048E06C">
          <w:rPr>
            <w:rStyle w:val="Hyperlien"/>
          </w:rPr>
          <w:t>guichetbiomassebsl.ca</w:t>
        </w:r>
      </w:hyperlink>
      <w:r w:rsidRPr="6048E06C">
        <w:rPr>
          <w:color w:val="251B62"/>
        </w:rPr>
        <w:t>.</w:t>
      </w:r>
    </w:p>
    <w:p w14:paraId="60E90FEB" w14:textId="77777777" w:rsidR="00BC3C10" w:rsidRPr="00BC3C10" w:rsidRDefault="00BC3C10" w:rsidP="748B06F8">
      <w:pPr>
        <w:rPr>
          <w:color w:val="251B62"/>
          <w:u w:val="single"/>
        </w:rPr>
      </w:pPr>
    </w:p>
    <w:p w14:paraId="6814A720" w14:textId="42A7D20A" w:rsidR="00BC3C10" w:rsidRPr="00BC3C10" w:rsidRDefault="00BC3C10" w:rsidP="00BC3C10">
      <w:pPr>
        <w:rPr>
          <w:b/>
          <w:bCs/>
          <w:color w:val="251B62"/>
        </w:rPr>
      </w:pPr>
      <w:r w:rsidRPr="748B06F8">
        <w:rPr>
          <w:b/>
          <w:bCs/>
          <w:color w:val="251B62"/>
          <w:u w:val="single"/>
        </w:rPr>
        <w:t>Se chauffer à la biomasse</w:t>
      </w:r>
      <w:r>
        <w:br/>
      </w:r>
    </w:p>
    <w:p w14:paraId="2202FA53" w14:textId="5EA78764" w:rsidR="00BC3C10" w:rsidRPr="00BC3C10" w:rsidRDefault="00BC3C10" w:rsidP="6048E06C">
      <w:pPr>
        <w:rPr>
          <w:color w:val="251B62"/>
        </w:rPr>
      </w:pPr>
      <w:r w:rsidRPr="6048E06C">
        <w:rPr>
          <w:color w:val="251B62"/>
        </w:rPr>
        <w:t>La biomasse forestière résiduelle est une énergie locale, renouvelable et performante, soutenue par des technologies de chauffage modernes, efficaces et peu émettrices de particules fines. Les systèmes actuels permettent même un suivi à distance grâce à des contrôleurs numériques.</w:t>
      </w:r>
    </w:p>
    <w:p w14:paraId="6749FF38" w14:textId="77777777" w:rsidR="00BC3C10" w:rsidRPr="00BC3C10" w:rsidRDefault="00BC3C10" w:rsidP="00BC3C10">
      <w:pPr>
        <w:rPr>
          <w:color w:val="251B62"/>
        </w:rPr>
      </w:pPr>
    </w:p>
    <w:p w14:paraId="1492374B" w14:textId="789F343C" w:rsidR="00BC3C10" w:rsidRPr="00BC3C10" w:rsidRDefault="00BC3C10" w:rsidP="00BC3C10">
      <w:pPr>
        <w:rPr>
          <w:color w:val="251B62"/>
        </w:rPr>
      </w:pPr>
      <w:r w:rsidRPr="748B06F8">
        <w:rPr>
          <w:color w:val="251B62"/>
        </w:rPr>
        <w:t>Le chauffage à la biomasse peut convenir à différentes réalités :</w:t>
      </w:r>
    </w:p>
    <w:p w14:paraId="22954D5F" w14:textId="14683145" w:rsidR="00BC3C10" w:rsidRPr="00BC3C10" w:rsidRDefault="00BC3C10" w:rsidP="00BC3C10">
      <w:pPr>
        <w:pStyle w:val="Paragraphedeliste"/>
        <w:numPr>
          <w:ilvl w:val="0"/>
          <w:numId w:val="4"/>
        </w:numPr>
        <w:rPr>
          <w:color w:val="251B62"/>
        </w:rPr>
      </w:pPr>
      <w:proofErr w:type="gramStart"/>
      <w:r>
        <w:rPr>
          <w:color w:val="251B62"/>
        </w:rPr>
        <w:t>c</w:t>
      </w:r>
      <w:r w:rsidRPr="00BC3C10">
        <w:rPr>
          <w:color w:val="251B62"/>
        </w:rPr>
        <w:t>onversion</w:t>
      </w:r>
      <w:proofErr w:type="gramEnd"/>
      <w:r w:rsidRPr="00BC3C10">
        <w:rPr>
          <w:color w:val="251B62"/>
        </w:rPr>
        <w:t xml:space="preserve"> d’un système existant, notamment au mazout ou au propane;</w:t>
      </w:r>
    </w:p>
    <w:p w14:paraId="4CA3E8BD" w14:textId="3C0017DA" w:rsidR="00BC3C10" w:rsidRPr="00BC3C10" w:rsidRDefault="00BC3C10" w:rsidP="00BC3C10">
      <w:pPr>
        <w:pStyle w:val="Paragraphedeliste"/>
        <w:numPr>
          <w:ilvl w:val="0"/>
          <w:numId w:val="4"/>
        </w:numPr>
        <w:rPr>
          <w:color w:val="251B62"/>
        </w:rPr>
      </w:pPr>
      <w:proofErr w:type="gramStart"/>
      <w:r w:rsidRPr="6048E06C">
        <w:rPr>
          <w:color w:val="251B62"/>
        </w:rPr>
        <w:t>nouvelle</w:t>
      </w:r>
      <w:proofErr w:type="gramEnd"/>
      <w:r w:rsidRPr="6048E06C">
        <w:rPr>
          <w:color w:val="251B62"/>
        </w:rPr>
        <w:t xml:space="preserve"> construction, en intégrant la biomasse dès la conception;</w:t>
      </w:r>
    </w:p>
    <w:p w14:paraId="472478C5" w14:textId="4FDC69FA" w:rsidR="00BC3C10" w:rsidRPr="00BC3C10" w:rsidRDefault="00BC3C10" w:rsidP="00BC3C10">
      <w:pPr>
        <w:pStyle w:val="Paragraphedeliste"/>
        <w:numPr>
          <w:ilvl w:val="0"/>
          <w:numId w:val="4"/>
        </w:numPr>
        <w:rPr>
          <w:color w:val="251B62"/>
        </w:rPr>
      </w:pPr>
      <w:proofErr w:type="gramStart"/>
      <w:r>
        <w:rPr>
          <w:color w:val="251B62"/>
        </w:rPr>
        <w:t>r</w:t>
      </w:r>
      <w:r w:rsidRPr="00BC3C10">
        <w:rPr>
          <w:color w:val="251B62"/>
        </w:rPr>
        <w:t>éseaux</w:t>
      </w:r>
      <w:proofErr w:type="gramEnd"/>
      <w:r w:rsidRPr="00BC3C10">
        <w:rPr>
          <w:color w:val="251B62"/>
        </w:rPr>
        <w:t xml:space="preserve"> de chaleur, où une seule chaufferie alimente plusieurs bâtiments à proximité, réduisant les coûts d’équipement et d’exploitation.</w:t>
      </w:r>
    </w:p>
    <w:p w14:paraId="5D39FCCC" w14:textId="77777777" w:rsidR="00BC3C10" w:rsidRPr="00BC3C10" w:rsidRDefault="00BC3C10" w:rsidP="00BC3C10">
      <w:pPr>
        <w:rPr>
          <w:color w:val="251B62"/>
        </w:rPr>
      </w:pPr>
    </w:p>
    <w:p w14:paraId="607C4C4D" w14:textId="18F6653B" w:rsidR="00BC3C10" w:rsidRPr="00BC3C10" w:rsidRDefault="00BC3C10" w:rsidP="00BC3C10">
      <w:pPr>
        <w:rPr>
          <w:color w:val="251B62"/>
        </w:rPr>
      </w:pPr>
      <w:r w:rsidRPr="6048E06C">
        <w:rPr>
          <w:color w:val="251B62"/>
        </w:rPr>
        <w:t>Chaque projet est unique et mérite une analyse adaptée.</w:t>
      </w:r>
      <w:r w:rsidR="005F369E" w:rsidRPr="6048E06C">
        <w:rPr>
          <w:color w:val="251B62"/>
        </w:rPr>
        <w:t xml:space="preserve"> </w:t>
      </w:r>
      <w:r w:rsidRPr="6048E06C">
        <w:rPr>
          <w:color w:val="251B62"/>
        </w:rPr>
        <w:t xml:space="preserve">Découvrez comment la biomasse peut répondre à vos besoins sur </w:t>
      </w:r>
      <w:hyperlink r:id="rId13">
        <w:r w:rsidRPr="6048E06C">
          <w:rPr>
            <w:rStyle w:val="Hyperlien"/>
          </w:rPr>
          <w:t>guichetbiomassebsl.ca</w:t>
        </w:r>
      </w:hyperlink>
    </w:p>
    <w:sectPr w:rsidR="00BC3C10" w:rsidRPr="00BC3C10">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2010600030101010101"/>
    <w:charset w:val="86"/>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7D4065"/>
    <w:multiLevelType w:val="hybridMultilevel"/>
    <w:tmpl w:val="35E27D2C"/>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 w15:restartNumberingAfterBreak="0">
    <w:nsid w:val="0FE85DDD"/>
    <w:multiLevelType w:val="hybridMultilevel"/>
    <w:tmpl w:val="82F227C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 w15:restartNumberingAfterBreak="0">
    <w:nsid w:val="60794B90"/>
    <w:multiLevelType w:val="hybridMultilevel"/>
    <w:tmpl w:val="0EB484E2"/>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72A4183A"/>
    <w:multiLevelType w:val="hybridMultilevel"/>
    <w:tmpl w:val="FFFFFFFF"/>
    <w:lvl w:ilvl="0" w:tplc="877E7564">
      <w:start w:val="1"/>
      <w:numFmt w:val="bullet"/>
      <w:lvlText w:val=""/>
      <w:lvlJc w:val="left"/>
      <w:pPr>
        <w:ind w:left="720" w:hanging="360"/>
      </w:pPr>
      <w:rPr>
        <w:rFonts w:ascii="Symbol" w:hAnsi="Symbol" w:hint="default"/>
      </w:rPr>
    </w:lvl>
    <w:lvl w:ilvl="1" w:tplc="15BC4B6C">
      <w:start w:val="1"/>
      <w:numFmt w:val="bullet"/>
      <w:lvlText w:val="o"/>
      <w:lvlJc w:val="left"/>
      <w:pPr>
        <w:ind w:left="1440" w:hanging="360"/>
      </w:pPr>
      <w:rPr>
        <w:rFonts w:ascii="Courier New" w:hAnsi="Courier New" w:hint="default"/>
      </w:rPr>
    </w:lvl>
    <w:lvl w:ilvl="2" w:tplc="EACC3002">
      <w:start w:val="1"/>
      <w:numFmt w:val="bullet"/>
      <w:lvlText w:val=""/>
      <w:lvlJc w:val="left"/>
      <w:pPr>
        <w:ind w:left="2160" w:hanging="360"/>
      </w:pPr>
      <w:rPr>
        <w:rFonts w:ascii="Wingdings" w:hAnsi="Wingdings" w:hint="default"/>
      </w:rPr>
    </w:lvl>
    <w:lvl w:ilvl="3" w:tplc="150EF9B6">
      <w:start w:val="1"/>
      <w:numFmt w:val="bullet"/>
      <w:lvlText w:val=""/>
      <w:lvlJc w:val="left"/>
      <w:pPr>
        <w:ind w:left="2880" w:hanging="360"/>
      </w:pPr>
      <w:rPr>
        <w:rFonts w:ascii="Symbol" w:hAnsi="Symbol" w:hint="default"/>
      </w:rPr>
    </w:lvl>
    <w:lvl w:ilvl="4" w:tplc="55F4CCD4">
      <w:start w:val="1"/>
      <w:numFmt w:val="bullet"/>
      <w:lvlText w:val="o"/>
      <w:lvlJc w:val="left"/>
      <w:pPr>
        <w:ind w:left="3600" w:hanging="360"/>
      </w:pPr>
      <w:rPr>
        <w:rFonts w:ascii="Courier New" w:hAnsi="Courier New" w:hint="default"/>
      </w:rPr>
    </w:lvl>
    <w:lvl w:ilvl="5" w:tplc="674C6552">
      <w:start w:val="1"/>
      <w:numFmt w:val="bullet"/>
      <w:lvlText w:val=""/>
      <w:lvlJc w:val="left"/>
      <w:pPr>
        <w:ind w:left="4320" w:hanging="360"/>
      </w:pPr>
      <w:rPr>
        <w:rFonts w:ascii="Wingdings" w:hAnsi="Wingdings" w:hint="default"/>
      </w:rPr>
    </w:lvl>
    <w:lvl w:ilvl="6" w:tplc="77D22B4C">
      <w:start w:val="1"/>
      <w:numFmt w:val="bullet"/>
      <w:lvlText w:val=""/>
      <w:lvlJc w:val="left"/>
      <w:pPr>
        <w:ind w:left="5040" w:hanging="360"/>
      </w:pPr>
      <w:rPr>
        <w:rFonts w:ascii="Symbol" w:hAnsi="Symbol" w:hint="default"/>
      </w:rPr>
    </w:lvl>
    <w:lvl w:ilvl="7" w:tplc="811C7DDC">
      <w:start w:val="1"/>
      <w:numFmt w:val="bullet"/>
      <w:lvlText w:val="o"/>
      <w:lvlJc w:val="left"/>
      <w:pPr>
        <w:ind w:left="5760" w:hanging="360"/>
      </w:pPr>
      <w:rPr>
        <w:rFonts w:ascii="Courier New" w:hAnsi="Courier New" w:hint="default"/>
      </w:rPr>
    </w:lvl>
    <w:lvl w:ilvl="8" w:tplc="03AC4FC8">
      <w:start w:val="1"/>
      <w:numFmt w:val="bullet"/>
      <w:lvlText w:val=""/>
      <w:lvlJc w:val="left"/>
      <w:pPr>
        <w:ind w:left="6480" w:hanging="360"/>
      </w:pPr>
      <w:rPr>
        <w:rFonts w:ascii="Wingdings" w:hAnsi="Wingdings" w:hint="default"/>
      </w:rPr>
    </w:lvl>
  </w:abstractNum>
  <w:num w:numId="1" w16cid:durableId="323317848">
    <w:abstractNumId w:val="3"/>
  </w:num>
  <w:num w:numId="2" w16cid:durableId="636187711">
    <w:abstractNumId w:val="2"/>
  </w:num>
  <w:num w:numId="3" w16cid:durableId="700785489">
    <w:abstractNumId w:val="0"/>
  </w:num>
  <w:num w:numId="4" w16cid:durableId="2079089377">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rion Van Staeyen">
    <w15:presenceInfo w15:providerId="AD" w15:userId="S::mvanstaeyen@crdbsl.org::2b6b6d58-0b8a-4d37-8218-4dced2b19c0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3C10"/>
    <w:rsid w:val="000F3394"/>
    <w:rsid w:val="001156EA"/>
    <w:rsid w:val="0018532B"/>
    <w:rsid w:val="001F13B3"/>
    <w:rsid w:val="002918C5"/>
    <w:rsid w:val="003744BA"/>
    <w:rsid w:val="00382471"/>
    <w:rsid w:val="004971EB"/>
    <w:rsid w:val="004B00D4"/>
    <w:rsid w:val="004C5EF9"/>
    <w:rsid w:val="00541483"/>
    <w:rsid w:val="005716A3"/>
    <w:rsid w:val="005F369E"/>
    <w:rsid w:val="00712EB3"/>
    <w:rsid w:val="007911CB"/>
    <w:rsid w:val="008D1EF3"/>
    <w:rsid w:val="00915587"/>
    <w:rsid w:val="009331FD"/>
    <w:rsid w:val="00935997"/>
    <w:rsid w:val="009B11FB"/>
    <w:rsid w:val="009C2850"/>
    <w:rsid w:val="00A02CFD"/>
    <w:rsid w:val="00A16E77"/>
    <w:rsid w:val="00A255DA"/>
    <w:rsid w:val="00A26D2D"/>
    <w:rsid w:val="00AA0D0C"/>
    <w:rsid w:val="00AB05F3"/>
    <w:rsid w:val="00B26FEF"/>
    <w:rsid w:val="00B336FC"/>
    <w:rsid w:val="00B37619"/>
    <w:rsid w:val="00BB3643"/>
    <w:rsid w:val="00BC3C10"/>
    <w:rsid w:val="00D304C2"/>
    <w:rsid w:val="00D63969"/>
    <w:rsid w:val="00F42936"/>
    <w:rsid w:val="09BFC421"/>
    <w:rsid w:val="0B991F53"/>
    <w:rsid w:val="0E1196AB"/>
    <w:rsid w:val="10C198D2"/>
    <w:rsid w:val="113E12F4"/>
    <w:rsid w:val="20A2CBFE"/>
    <w:rsid w:val="23395087"/>
    <w:rsid w:val="23E70E00"/>
    <w:rsid w:val="28E86CE7"/>
    <w:rsid w:val="2AC5B3AF"/>
    <w:rsid w:val="34E9FAC5"/>
    <w:rsid w:val="36070A1B"/>
    <w:rsid w:val="3CB4F2C5"/>
    <w:rsid w:val="3FF4C9E0"/>
    <w:rsid w:val="45576A4C"/>
    <w:rsid w:val="52B63418"/>
    <w:rsid w:val="5387EE60"/>
    <w:rsid w:val="59DF44A6"/>
    <w:rsid w:val="5E7F82EF"/>
    <w:rsid w:val="6048E06C"/>
    <w:rsid w:val="6D66CA5E"/>
    <w:rsid w:val="7028735E"/>
    <w:rsid w:val="703B8BE8"/>
    <w:rsid w:val="746C6178"/>
    <w:rsid w:val="7478FD38"/>
    <w:rsid w:val="748B06F8"/>
    <w:rsid w:val="77166137"/>
    <w:rsid w:val="7ADB5DC7"/>
    <w:rsid w:val="7BE8199F"/>
    <w:rsid w:val="7E00C3DF"/>
    <w:rsid w:val="7E9B1452"/>
  </w:rsids>
  <m:mathPr>
    <m:mathFont m:val="Cambria Math"/>
    <m:brkBin m:val="before"/>
    <m:brkBinSub m:val="--"/>
    <m:smallFrac m:val="0"/>
    <m:dispDef/>
    <m:lMargin m:val="0"/>
    <m:rMargin m:val="0"/>
    <m:defJc m:val="centerGroup"/>
    <m:wrapIndent m:val="1440"/>
    <m:intLim m:val="subSup"/>
    <m:naryLim m:val="undOvr"/>
  </m:mathPr>
  <w:themeFontLang w:val="fr-CA"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5FDEEA78"/>
  <w15:chartTrackingRefBased/>
  <w15:docId w15:val="{8E451597-3FF0-4DEA-A34C-3DA71E284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C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BC3C1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re2">
    <w:name w:val="heading 2"/>
    <w:basedOn w:val="Normal"/>
    <w:next w:val="Normal"/>
    <w:link w:val="Titre2Car"/>
    <w:uiPriority w:val="9"/>
    <w:semiHidden/>
    <w:unhideWhenUsed/>
    <w:qFormat/>
    <w:rsid w:val="00BC3C1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re3">
    <w:name w:val="heading 3"/>
    <w:basedOn w:val="Normal"/>
    <w:next w:val="Normal"/>
    <w:link w:val="Titre3Car"/>
    <w:uiPriority w:val="9"/>
    <w:semiHidden/>
    <w:unhideWhenUsed/>
    <w:qFormat/>
    <w:rsid w:val="00BC3C10"/>
    <w:pPr>
      <w:keepNext/>
      <w:keepLines/>
      <w:spacing w:before="160" w:after="80"/>
      <w:outlineLvl w:val="2"/>
    </w:pPr>
    <w:rPr>
      <w:rFonts w:eastAsiaTheme="majorEastAsia" w:cstheme="majorBidi"/>
      <w:color w:val="2F5496" w:themeColor="accent1" w:themeShade="BF"/>
      <w:sz w:val="28"/>
      <w:szCs w:val="28"/>
    </w:rPr>
  </w:style>
  <w:style w:type="paragraph" w:styleId="Titre4">
    <w:name w:val="heading 4"/>
    <w:basedOn w:val="Normal"/>
    <w:next w:val="Normal"/>
    <w:link w:val="Titre4Car"/>
    <w:uiPriority w:val="9"/>
    <w:semiHidden/>
    <w:unhideWhenUsed/>
    <w:qFormat/>
    <w:rsid w:val="00BC3C10"/>
    <w:pPr>
      <w:keepNext/>
      <w:keepLines/>
      <w:spacing w:before="80" w:after="40"/>
      <w:outlineLvl w:val="3"/>
    </w:pPr>
    <w:rPr>
      <w:rFonts w:eastAsiaTheme="majorEastAsia" w:cstheme="majorBidi"/>
      <w:i/>
      <w:iCs/>
      <w:color w:val="2F5496" w:themeColor="accent1" w:themeShade="BF"/>
    </w:rPr>
  </w:style>
  <w:style w:type="paragraph" w:styleId="Titre5">
    <w:name w:val="heading 5"/>
    <w:basedOn w:val="Normal"/>
    <w:next w:val="Normal"/>
    <w:link w:val="Titre5Car"/>
    <w:uiPriority w:val="9"/>
    <w:semiHidden/>
    <w:unhideWhenUsed/>
    <w:qFormat/>
    <w:rsid w:val="00BC3C10"/>
    <w:pPr>
      <w:keepNext/>
      <w:keepLines/>
      <w:spacing w:before="80" w:after="40"/>
      <w:outlineLvl w:val="4"/>
    </w:pPr>
    <w:rPr>
      <w:rFonts w:eastAsiaTheme="majorEastAsia" w:cstheme="majorBidi"/>
      <w:color w:val="2F5496" w:themeColor="accent1" w:themeShade="BF"/>
    </w:rPr>
  </w:style>
  <w:style w:type="paragraph" w:styleId="Titre6">
    <w:name w:val="heading 6"/>
    <w:basedOn w:val="Normal"/>
    <w:next w:val="Normal"/>
    <w:link w:val="Titre6Car"/>
    <w:uiPriority w:val="9"/>
    <w:semiHidden/>
    <w:unhideWhenUsed/>
    <w:qFormat/>
    <w:rsid w:val="00BC3C10"/>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BC3C10"/>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BC3C10"/>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BC3C10"/>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C3C10"/>
    <w:rPr>
      <w:rFonts w:asciiTheme="majorHAnsi" w:eastAsiaTheme="majorEastAsia" w:hAnsiTheme="majorHAnsi" w:cstheme="majorBidi"/>
      <w:color w:val="2F5496" w:themeColor="accent1" w:themeShade="BF"/>
      <w:sz w:val="40"/>
      <w:szCs w:val="40"/>
    </w:rPr>
  </w:style>
  <w:style w:type="character" w:customStyle="1" w:styleId="Titre2Car">
    <w:name w:val="Titre 2 Car"/>
    <w:basedOn w:val="Policepardfaut"/>
    <w:link w:val="Titre2"/>
    <w:uiPriority w:val="9"/>
    <w:semiHidden/>
    <w:rsid w:val="00BC3C10"/>
    <w:rPr>
      <w:rFonts w:asciiTheme="majorHAnsi" w:eastAsiaTheme="majorEastAsia" w:hAnsiTheme="majorHAnsi" w:cstheme="majorBidi"/>
      <w:color w:val="2F5496" w:themeColor="accent1" w:themeShade="BF"/>
      <w:sz w:val="32"/>
      <w:szCs w:val="32"/>
    </w:rPr>
  </w:style>
  <w:style w:type="character" w:customStyle="1" w:styleId="Titre3Car">
    <w:name w:val="Titre 3 Car"/>
    <w:basedOn w:val="Policepardfaut"/>
    <w:link w:val="Titre3"/>
    <w:uiPriority w:val="9"/>
    <w:semiHidden/>
    <w:rsid w:val="00BC3C10"/>
    <w:rPr>
      <w:rFonts w:eastAsiaTheme="majorEastAsia" w:cstheme="majorBidi"/>
      <w:color w:val="2F5496" w:themeColor="accent1" w:themeShade="BF"/>
      <w:sz w:val="28"/>
      <w:szCs w:val="28"/>
    </w:rPr>
  </w:style>
  <w:style w:type="character" w:customStyle="1" w:styleId="Titre4Car">
    <w:name w:val="Titre 4 Car"/>
    <w:basedOn w:val="Policepardfaut"/>
    <w:link w:val="Titre4"/>
    <w:uiPriority w:val="9"/>
    <w:semiHidden/>
    <w:rsid w:val="00BC3C10"/>
    <w:rPr>
      <w:rFonts w:eastAsiaTheme="majorEastAsia" w:cstheme="majorBidi"/>
      <w:i/>
      <w:iCs/>
      <w:color w:val="2F5496" w:themeColor="accent1" w:themeShade="BF"/>
    </w:rPr>
  </w:style>
  <w:style w:type="character" w:customStyle="1" w:styleId="Titre5Car">
    <w:name w:val="Titre 5 Car"/>
    <w:basedOn w:val="Policepardfaut"/>
    <w:link w:val="Titre5"/>
    <w:uiPriority w:val="9"/>
    <w:semiHidden/>
    <w:rsid w:val="00BC3C10"/>
    <w:rPr>
      <w:rFonts w:eastAsiaTheme="majorEastAsia" w:cstheme="majorBidi"/>
      <w:color w:val="2F5496" w:themeColor="accent1" w:themeShade="BF"/>
    </w:rPr>
  </w:style>
  <w:style w:type="character" w:customStyle="1" w:styleId="Titre6Car">
    <w:name w:val="Titre 6 Car"/>
    <w:basedOn w:val="Policepardfaut"/>
    <w:link w:val="Titre6"/>
    <w:uiPriority w:val="9"/>
    <w:semiHidden/>
    <w:rsid w:val="00BC3C10"/>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BC3C10"/>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BC3C10"/>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BC3C10"/>
    <w:rPr>
      <w:rFonts w:eastAsiaTheme="majorEastAsia" w:cstheme="majorBidi"/>
      <w:color w:val="272727" w:themeColor="text1" w:themeTint="D8"/>
    </w:rPr>
  </w:style>
  <w:style w:type="paragraph" w:styleId="Titre">
    <w:name w:val="Title"/>
    <w:basedOn w:val="Normal"/>
    <w:next w:val="Normal"/>
    <w:link w:val="TitreCar"/>
    <w:uiPriority w:val="10"/>
    <w:qFormat/>
    <w:rsid w:val="00BC3C10"/>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BC3C10"/>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BC3C10"/>
    <w:pPr>
      <w:numPr>
        <w:ilvl w:val="1"/>
      </w:numPr>
      <w:spacing w:after="160"/>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BC3C10"/>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BC3C10"/>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BC3C10"/>
    <w:rPr>
      <w:i/>
      <w:iCs/>
      <w:color w:val="404040" w:themeColor="text1" w:themeTint="BF"/>
    </w:rPr>
  </w:style>
  <w:style w:type="paragraph" w:styleId="Paragraphedeliste">
    <w:name w:val="List Paragraph"/>
    <w:basedOn w:val="Normal"/>
    <w:uiPriority w:val="34"/>
    <w:qFormat/>
    <w:rsid w:val="00BC3C10"/>
    <w:pPr>
      <w:ind w:left="720"/>
      <w:contextualSpacing/>
    </w:pPr>
  </w:style>
  <w:style w:type="character" w:styleId="Accentuationintense">
    <w:name w:val="Intense Emphasis"/>
    <w:basedOn w:val="Policepardfaut"/>
    <w:uiPriority w:val="21"/>
    <w:qFormat/>
    <w:rsid w:val="00BC3C10"/>
    <w:rPr>
      <w:i/>
      <w:iCs/>
      <w:color w:val="2F5496" w:themeColor="accent1" w:themeShade="BF"/>
    </w:rPr>
  </w:style>
  <w:style w:type="paragraph" w:styleId="Citationintense">
    <w:name w:val="Intense Quote"/>
    <w:basedOn w:val="Normal"/>
    <w:next w:val="Normal"/>
    <w:link w:val="CitationintenseCar"/>
    <w:uiPriority w:val="30"/>
    <w:qFormat/>
    <w:rsid w:val="00BC3C1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onintenseCar">
    <w:name w:val="Citation intense Car"/>
    <w:basedOn w:val="Policepardfaut"/>
    <w:link w:val="Citationintense"/>
    <w:uiPriority w:val="30"/>
    <w:rsid w:val="00BC3C10"/>
    <w:rPr>
      <w:i/>
      <w:iCs/>
      <w:color w:val="2F5496" w:themeColor="accent1" w:themeShade="BF"/>
    </w:rPr>
  </w:style>
  <w:style w:type="character" w:styleId="Rfrenceintense">
    <w:name w:val="Intense Reference"/>
    <w:basedOn w:val="Policepardfaut"/>
    <w:uiPriority w:val="32"/>
    <w:qFormat/>
    <w:rsid w:val="00BC3C10"/>
    <w:rPr>
      <w:b/>
      <w:bCs/>
      <w:smallCaps/>
      <w:color w:val="2F5496" w:themeColor="accent1" w:themeShade="BF"/>
      <w:spacing w:val="5"/>
    </w:rPr>
  </w:style>
  <w:style w:type="paragraph" w:styleId="Rvision">
    <w:name w:val="Revision"/>
    <w:hidden/>
    <w:uiPriority w:val="99"/>
    <w:semiHidden/>
    <w:rsid w:val="00712EB3"/>
  </w:style>
  <w:style w:type="character" w:styleId="Hyperlien">
    <w:name w:val="Hyperlink"/>
    <w:basedOn w:val="Policepardfaut"/>
    <w:uiPriority w:val="99"/>
    <w:unhideWhenUsed/>
    <w:rsid w:val="00712EB3"/>
    <w:rPr>
      <w:color w:val="0563C1" w:themeColor="hyperlink"/>
      <w:u w:val="single"/>
    </w:rPr>
  </w:style>
  <w:style w:type="character" w:styleId="Mentionnonrsolue">
    <w:name w:val="Unresolved Mention"/>
    <w:basedOn w:val="Policepardfaut"/>
    <w:uiPriority w:val="99"/>
    <w:semiHidden/>
    <w:unhideWhenUsed/>
    <w:rsid w:val="00712EB3"/>
    <w:rPr>
      <w:color w:val="605E5C"/>
      <w:shd w:val="clear" w:color="auto" w:fill="E1DFDD"/>
    </w:rPr>
  </w:style>
  <w:style w:type="character" w:styleId="Marquedecommentaire">
    <w:name w:val="annotation reference"/>
    <w:basedOn w:val="Policepardfaut"/>
    <w:uiPriority w:val="99"/>
    <w:semiHidden/>
    <w:unhideWhenUsed/>
    <w:rsid w:val="003744BA"/>
    <w:rPr>
      <w:sz w:val="16"/>
      <w:szCs w:val="16"/>
    </w:rPr>
  </w:style>
  <w:style w:type="paragraph" w:styleId="Commentaire">
    <w:name w:val="annotation text"/>
    <w:basedOn w:val="Normal"/>
    <w:link w:val="CommentaireCar"/>
    <w:uiPriority w:val="99"/>
    <w:semiHidden/>
    <w:unhideWhenUsed/>
    <w:rsid w:val="003744BA"/>
    <w:rPr>
      <w:sz w:val="20"/>
      <w:szCs w:val="20"/>
    </w:rPr>
  </w:style>
  <w:style w:type="character" w:customStyle="1" w:styleId="CommentaireCar">
    <w:name w:val="Commentaire Car"/>
    <w:basedOn w:val="Policepardfaut"/>
    <w:link w:val="Commentaire"/>
    <w:uiPriority w:val="99"/>
    <w:semiHidden/>
    <w:rsid w:val="003744BA"/>
    <w:rPr>
      <w:sz w:val="20"/>
      <w:szCs w:val="20"/>
    </w:rPr>
  </w:style>
  <w:style w:type="paragraph" w:styleId="Objetducommentaire">
    <w:name w:val="annotation subject"/>
    <w:basedOn w:val="Commentaire"/>
    <w:next w:val="Commentaire"/>
    <w:link w:val="ObjetducommentaireCar"/>
    <w:uiPriority w:val="99"/>
    <w:semiHidden/>
    <w:unhideWhenUsed/>
    <w:rsid w:val="003744BA"/>
    <w:rPr>
      <w:b/>
      <w:bCs/>
    </w:rPr>
  </w:style>
  <w:style w:type="character" w:customStyle="1" w:styleId="ObjetducommentaireCar">
    <w:name w:val="Objet du commentaire Car"/>
    <w:basedOn w:val="CommentaireCar"/>
    <w:link w:val="Objetducommentaire"/>
    <w:uiPriority w:val="99"/>
    <w:semiHidden/>
    <w:rsid w:val="003744BA"/>
    <w:rPr>
      <w:b/>
      <w:bCs/>
      <w:sz w:val="20"/>
      <w:szCs w:val="20"/>
    </w:rPr>
  </w:style>
  <w:style w:type="character" w:styleId="Lienvisit">
    <w:name w:val="FollowedHyperlink"/>
    <w:basedOn w:val="Policepardfaut"/>
    <w:uiPriority w:val="99"/>
    <w:semiHidden/>
    <w:unhideWhenUsed/>
    <w:rsid w:val="00D6396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guichetbiomassebsl.ca/"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guichetbiomassebsl.ca/" TargetMode="External"/><Relationship Id="rId17"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uichetbiomassebsl.ca/" TargetMode="External"/><Relationship Id="rId5" Type="http://schemas.openxmlformats.org/officeDocument/2006/relationships/styles" Target="styles.xml"/><Relationship Id="rId15" Type="http://schemas.microsoft.com/office/2011/relationships/people" Target="people.xml"/><Relationship Id="rId10" Type="http://schemas.openxmlformats.org/officeDocument/2006/relationships/hyperlink" Target="http://www.guichetbiomassebsl.ca/" TargetMode="External"/><Relationship Id="rId4" Type="http://schemas.openxmlformats.org/officeDocument/2006/relationships/numbering" Target="numbering.xml"/><Relationship Id="rId9" Type="http://schemas.openxmlformats.org/officeDocument/2006/relationships/hyperlink" Target="https://www.guichetbiomassebsl.ca/" TargetMode="External"/><Relationship Id="rId14"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2D9DEA2F-A5D5-406F-9FF6-177E73D10F8C}">
    <t:Anchor>
      <t:Comment id="412597721"/>
    </t:Anchor>
    <t:History>
      <t:Event id="{8121C889-59B9-47D4-B978-1F2C6726FFCB}" time="2026-01-29T20:19:17.988Z">
        <t:Attribution userId="S::mvanstaeyen@crdbsl.org::2b6b6d58-0b8a-4d37-8218-4dced2b19c00" userProvider="AD" userName="Marion Van Staeyen"/>
        <t:Anchor>
          <t:Comment id="27230318"/>
        </t:Anchor>
        <t:Create/>
      </t:Event>
      <t:Event id="{184D193C-E044-4F8A-B68C-A7CBFB803058}" time="2026-01-29T20:19:17.988Z">
        <t:Attribution userId="S::mvanstaeyen@crdbsl.org::2b6b6d58-0b8a-4d37-8218-4dced2b19c00" userProvider="AD" userName="Marion Van Staeyen"/>
        <t:Anchor>
          <t:Comment id="27230318"/>
        </t:Anchor>
        <t:Assign userId="S::lbeaupre@crdbsl.org::07bed631-cdbe-4901-a603-45b556544182" userProvider="AD" userName="Lisanne Beaupré"/>
      </t:Event>
      <t:Event id="{C9B91D63-4D79-42F6-B38E-C573C9A3C44E}" time="2026-01-29T20:19:17.988Z">
        <t:Attribution userId="S::mvanstaeyen@crdbsl.org::2b6b6d58-0b8a-4d37-8218-4dced2b19c00" userProvider="AD" userName="Marion Van Staeyen"/>
        <t:Anchor>
          <t:Comment id="27230318"/>
        </t:Anchor>
        <t:SetTitle title="qu'en penses-tu @Lisanne Beaupré"/>
      </t:Event>
    </t:History>
  </t:Task>
</t:Task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4f2617a-57b0-410d-aaa0-fa5eed45c5f2" xsi:nil="true"/>
    <lcf76f155ced4ddcb4097134ff3c332f xmlns="b0f1f35a-7cbe-4613-96a9-9a839c86d6c5">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6C16E93C4BAD3409BF26C86BEDDC550" ma:contentTypeVersion="13" ma:contentTypeDescription="Crée un document." ma:contentTypeScope="" ma:versionID="caa057f3c8879ac7b658208c45d3f214">
  <xsd:schema xmlns:xsd="http://www.w3.org/2001/XMLSchema" xmlns:xs="http://www.w3.org/2001/XMLSchema" xmlns:p="http://schemas.microsoft.com/office/2006/metadata/properties" xmlns:ns2="b0f1f35a-7cbe-4613-96a9-9a839c86d6c5" xmlns:ns3="94f2617a-57b0-410d-aaa0-fa5eed45c5f2" targetNamespace="http://schemas.microsoft.com/office/2006/metadata/properties" ma:root="true" ma:fieldsID="07612cdbad871e3895cec395042613b3" ns2:_="" ns3:_="">
    <xsd:import namespace="b0f1f35a-7cbe-4613-96a9-9a839c86d6c5"/>
    <xsd:import namespace="94f2617a-57b0-410d-aaa0-fa5eed45c5f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LengthInSeconds" minOccurs="0"/>
                <xsd:element ref="ns2:MediaServiceOCR"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f1f35a-7cbe-4613-96a9-9a839c86d6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descriptio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8ea39e3e-23ec-435a-86ef-ed0869d07ebb"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BillingMetadata" ma:index="19" nillable="true" ma:displayName="MediaServiceBillingMetadata" ma:hidden="true" ma:internalName="MediaServiceBillingMetadata" ma:readOnly="true">
      <xsd:simpleType>
        <xsd:restriction base="dms:Note"/>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4f2617a-57b0-410d-aaa0-fa5eed45c5f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7fc9fcb-8b76-4f0c-9f5b-486b4e14fd90}" ma:internalName="TaxCatchAll" ma:showField="CatchAllData" ma:web="94f2617a-57b0-410d-aaa0-fa5eed45c5f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523AB97-D49F-4A39-B37D-7238FEF82A66}">
  <ds:schemaRefs>
    <ds:schemaRef ds:uri="http://schemas.microsoft.com/sharepoint/v3/contenttype/forms"/>
  </ds:schemaRefs>
</ds:datastoreItem>
</file>

<file path=customXml/itemProps2.xml><?xml version="1.0" encoding="utf-8"?>
<ds:datastoreItem xmlns:ds="http://schemas.openxmlformats.org/officeDocument/2006/customXml" ds:itemID="{81115416-67A6-4C80-880E-C778CE96CC84}">
  <ds:schemaRefs>
    <ds:schemaRef ds:uri="http://schemas.microsoft.com/office/2006/metadata/properties"/>
    <ds:schemaRef ds:uri="http://schemas.microsoft.com/office/infopath/2007/PartnerControls"/>
    <ds:schemaRef ds:uri="94f2617a-57b0-410d-aaa0-fa5eed45c5f2"/>
    <ds:schemaRef ds:uri="b0f1f35a-7cbe-4613-96a9-9a839c86d6c5"/>
  </ds:schemaRefs>
</ds:datastoreItem>
</file>

<file path=customXml/itemProps3.xml><?xml version="1.0" encoding="utf-8"?>
<ds:datastoreItem xmlns:ds="http://schemas.openxmlformats.org/officeDocument/2006/customXml" ds:itemID="{CD364077-C8BD-48A1-8530-6B34D83A02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f1f35a-7cbe-4613-96a9-9a839c86d6c5"/>
    <ds:schemaRef ds:uri="94f2617a-57b0-410d-aaa0-fa5eed45c5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455</Words>
  <Characters>2862</Characters>
  <Application>Microsoft Office Word</Application>
  <DocSecurity>0</DocSecurity>
  <Lines>75</Lines>
  <Paragraphs>31</Paragraphs>
  <ScaleCrop>false</ScaleCrop>
  <Company/>
  <LinksUpToDate>false</LinksUpToDate>
  <CharactersWithSpaces>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Lisanne Beaupré</dc:creator>
  <cp:keywords/>
  <dc:description/>
  <cp:lastModifiedBy>Lisanne Beaupré</cp:lastModifiedBy>
  <cp:revision>25</cp:revision>
  <dcterms:created xsi:type="dcterms:W3CDTF">2026-01-18T19:06:00Z</dcterms:created>
  <dcterms:modified xsi:type="dcterms:W3CDTF">2026-02-17T16:17:00Z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0x010100E6C16E93C4BAD3409BF26C86BEDDC550</vt:lpwstr>
  </property>
  <property fmtid="{D5CDD505-2E9C-101B-9397-08002B2CF9AE}" pid="3" name="MediaServiceImageTags">
    <vt:lpwstr/>
  </property>
</Properties>
</file>